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883"/>
        <w:gridCol w:w="350"/>
        <w:gridCol w:w="230"/>
        <w:gridCol w:w="128"/>
        <w:gridCol w:w="79"/>
        <w:gridCol w:w="38"/>
        <w:gridCol w:w="243"/>
        <w:gridCol w:w="360"/>
        <w:gridCol w:w="232"/>
        <w:gridCol w:w="533"/>
        <w:gridCol w:w="187"/>
        <w:gridCol w:w="180"/>
        <w:gridCol w:w="450"/>
        <w:gridCol w:w="84"/>
        <w:gridCol w:w="51"/>
        <w:gridCol w:w="405"/>
        <w:gridCol w:w="264"/>
        <w:gridCol w:w="6"/>
        <w:gridCol w:w="540"/>
        <w:gridCol w:w="270"/>
        <w:gridCol w:w="240"/>
        <w:gridCol w:w="24"/>
        <w:gridCol w:w="366"/>
        <w:gridCol w:w="90"/>
        <w:gridCol w:w="180"/>
        <w:gridCol w:w="264"/>
        <w:gridCol w:w="276"/>
        <w:gridCol w:w="270"/>
        <w:gridCol w:w="540"/>
        <w:gridCol w:w="90"/>
        <w:gridCol w:w="180"/>
        <w:gridCol w:w="450"/>
        <w:gridCol w:w="358"/>
        <w:gridCol w:w="183"/>
        <w:gridCol w:w="540"/>
        <w:gridCol w:w="89"/>
        <w:gridCol w:w="90"/>
        <w:gridCol w:w="181"/>
        <w:gridCol w:w="270"/>
        <w:gridCol w:w="360"/>
      </w:tblGrid>
      <w:tr w:rsidR="00BF3818" w:rsidRPr="00ED1189" w:rsidTr="00243890">
        <w:trPr>
          <w:trHeight w:hRule="exact" w:val="1123"/>
        </w:trPr>
        <w:tc>
          <w:tcPr>
            <w:tcW w:w="48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407D" w:rsidRPr="00ED1189" w:rsidRDefault="00606EF4" w:rsidP="004C407D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ED1189">
              <w:rPr>
                <w:rFonts w:ascii="Arial" w:hAnsi="Arial" w:cs="Arial"/>
                <w:b/>
                <w:sz w:val="40"/>
                <w:szCs w:val="40"/>
              </w:rPr>
              <w:t>ILLINOIS TOLLWAY</w:t>
            </w:r>
          </w:p>
          <w:p w:rsidR="000F24B3" w:rsidRPr="00ED1189" w:rsidRDefault="000F24B3" w:rsidP="004C407D">
            <w:pPr>
              <w:rPr>
                <w:rFonts w:ascii="Arial" w:hAnsi="Arial" w:cs="Arial"/>
                <w:sz w:val="28"/>
                <w:szCs w:val="28"/>
              </w:rPr>
            </w:pPr>
            <w:r w:rsidRPr="00ED1189">
              <w:rPr>
                <w:rFonts w:ascii="Arial" w:hAnsi="Arial" w:cs="Arial"/>
                <w:b/>
                <w:sz w:val="28"/>
                <w:szCs w:val="28"/>
              </w:rPr>
              <w:t xml:space="preserve">Production Pile Driving </w:t>
            </w:r>
            <w:r w:rsidR="0097620C">
              <w:rPr>
                <w:rFonts w:ascii="Arial" w:hAnsi="Arial" w:cs="Arial"/>
                <w:b/>
                <w:sz w:val="28"/>
                <w:szCs w:val="28"/>
              </w:rPr>
              <w:t>Summary</w:t>
            </w:r>
          </w:p>
          <w:p w:rsidR="00BF3818" w:rsidRPr="00ED1189" w:rsidRDefault="00BF3818">
            <w:pPr>
              <w:rPr>
                <w:rFonts w:ascii="Arial" w:hAnsi="Arial"/>
                <w:sz w:val="22"/>
              </w:rPr>
            </w:pPr>
          </w:p>
        </w:tc>
        <w:tc>
          <w:tcPr>
            <w:tcW w:w="612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6415" w:rsidRPr="00ED1189" w:rsidRDefault="008320CB" w:rsidP="00ED1189">
            <w:pPr>
              <w:tabs>
                <w:tab w:val="left" w:pos="2412"/>
              </w:tabs>
              <w:rPr>
                <w:rFonts w:ascii="Arial" w:hAnsi="Arial" w:cs="Arial"/>
                <w:b/>
                <w:sz w:val="32"/>
                <w:szCs w:val="32"/>
              </w:rPr>
            </w:pPr>
            <w:r w:rsidRPr="00ED1189">
              <w:rPr>
                <w:rFonts w:ascii="Arial Narrow" w:hAnsi="Arial Narrow"/>
                <w:b/>
                <w:sz w:val="52"/>
                <w:szCs w:val="28"/>
              </w:rPr>
              <w:t xml:space="preserve">                                           </w:t>
            </w:r>
            <w:r w:rsidRPr="00ED1189">
              <w:rPr>
                <w:rFonts w:ascii="Arial" w:hAnsi="Arial" w:cs="Arial"/>
                <w:b/>
                <w:sz w:val="32"/>
                <w:szCs w:val="32"/>
              </w:rPr>
              <w:t>A-1</w:t>
            </w:r>
            <w:r w:rsidR="000737CA" w:rsidRPr="00ED1189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  <w:p w:rsidR="004363D8" w:rsidRPr="00ED1189" w:rsidRDefault="00406415" w:rsidP="00ED1189">
            <w:pPr>
              <w:tabs>
                <w:tab w:val="left" w:pos="2147"/>
              </w:tabs>
              <w:jc w:val="right"/>
              <w:rPr>
                <w:rFonts w:ascii="Arial" w:hAnsi="Arial"/>
                <w:b/>
                <w:sz w:val="24"/>
                <w:szCs w:val="24"/>
              </w:rPr>
            </w:pPr>
            <w:r w:rsidRPr="00ED1189">
              <w:rPr>
                <w:rFonts w:ascii="Arial" w:hAnsi="Arial"/>
                <w:b/>
                <w:sz w:val="24"/>
                <w:szCs w:val="24"/>
              </w:rPr>
              <w:tab/>
            </w:r>
          </w:p>
          <w:p w:rsidR="00BF3818" w:rsidRPr="00ED1189" w:rsidRDefault="00BF3818" w:rsidP="00ED1189">
            <w:pPr>
              <w:tabs>
                <w:tab w:val="left" w:pos="214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A3536" w:rsidRPr="00ED1189" w:rsidTr="00C95F77">
        <w:trPr>
          <w:trHeight w:hRule="exact" w:val="288"/>
        </w:trPr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126F" w:rsidRPr="00ED1189" w:rsidRDefault="00E1126F" w:rsidP="00ED1189">
            <w:pPr>
              <w:ind w:left="-90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Structure Number</w:t>
            </w:r>
          </w:p>
        </w:tc>
        <w:bookmarkStart w:id="0" w:name="Text5"/>
        <w:tc>
          <w:tcPr>
            <w:tcW w:w="20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26F" w:rsidRPr="00ED1189" w:rsidRDefault="002F6B85" w:rsidP="00ED1189">
            <w:pPr>
              <w:ind w:right="-139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126F" w:rsidRPr="00ED1189" w:rsidRDefault="00E1126F" w:rsidP="00ED1189">
            <w:pPr>
              <w:ind w:left="-63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Date Driving Started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26F" w:rsidRPr="00C95F77" w:rsidRDefault="005B0463" w:rsidP="00ED1189">
            <w:pPr>
              <w:ind w:left="-102" w:right="-99"/>
              <w:jc w:val="center"/>
              <w:rPr>
                <w:rFonts w:ascii="Arial" w:hAnsi="Arial"/>
              </w:rPr>
            </w:pPr>
            <w:r w:rsidRPr="00C95F77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M/d/yyyy"/>
                  </w:textInput>
                </w:ffData>
              </w:fldChar>
            </w:r>
            <w:r w:rsidRPr="00C95F77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C95F77">
              <w:rPr>
                <w:rFonts w:ascii="Arial" w:hAnsi="Arial"/>
                <w:sz w:val="18"/>
                <w:szCs w:val="18"/>
              </w:rPr>
            </w:r>
            <w:r w:rsidRPr="00C95F77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C95F77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C95F77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C95F77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C95F77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C95F77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C95F77">
              <w:rPr>
                <w:rFonts w:ascii="Arial" w:hAnsi="Arial"/>
                <w:sz w:val="18"/>
                <w:szCs w:val="18"/>
              </w:rPr>
              <w:fldChar w:fldCharType="end"/>
            </w:r>
            <w:ins w:id="1" w:author="O'Connor, Katie" w:date="2015-09-23T08:48:00Z">
              <w:r w:rsidR="00C95F77" w:rsidRPr="00C95F77">
                <w:rPr>
                  <w:rFonts w:ascii="Arial" w:hAnsi="Arial"/>
                  <w:sz w:val="18"/>
                  <w:szCs w:val="18"/>
                </w:rPr>
                <w:t xml:space="preserve">    </w:t>
              </w:r>
            </w:ins>
          </w:p>
        </w:tc>
        <w:tc>
          <w:tcPr>
            <w:tcW w:w="1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126F" w:rsidRPr="00ED1189" w:rsidRDefault="00E1126F" w:rsidP="00ED1189">
            <w:pPr>
              <w:ind w:right="-90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Date Completed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26F" w:rsidRPr="00ED1189" w:rsidRDefault="002F6B85" w:rsidP="00ED1189">
            <w:pPr>
              <w:ind w:left="-108" w:right="-108"/>
              <w:jc w:val="center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126F" w:rsidRPr="00ED1189" w:rsidRDefault="00E1126F" w:rsidP="00ED1189">
            <w:pPr>
              <w:ind w:left="-126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Sheet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26F" w:rsidRPr="00ED1189" w:rsidRDefault="002F6B85" w:rsidP="00ED1189">
            <w:pPr>
              <w:ind w:left="-90" w:right="-12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1126F" w:rsidRPr="00ED1189" w:rsidRDefault="00E1126F" w:rsidP="00ED1189">
            <w:pPr>
              <w:ind w:left="-108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of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26F" w:rsidRPr="00ED1189" w:rsidRDefault="002F6B85" w:rsidP="00ED1189">
            <w:pPr>
              <w:ind w:left="-108" w:right="-135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2F6B85" w:rsidRPr="00ED1189" w:rsidTr="00EA5E1F">
        <w:trPr>
          <w:trHeight w:hRule="exact" w:val="288"/>
        </w:trPr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Abutment/Pier No.</w:t>
            </w:r>
          </w:p>
        </w:tc>
        <w:tc>
          <w:tcPr>
            <w:tcW w:w="26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right="-136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108"/>
              <w:jc w:val="right"/>
              <w:rPr>
                <w:rFonts w:ascii="Arial" w:hAnsi="Arial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left="-102" w:right="-99"/>
              <w:jc w:val="center"/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553306" w:rsidP="00ED1189">
            <w:pPr>
              <w:tabs>
                <w:tab w:val="left" w:pos="79"/>
              </w:tabs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Contrac</w:t>
            </w:r>
            <w:r w:rsidR="004C407D" w:rsidRPr="00ED1189">
              <w:rPr>
                <w:rFonts w:ascii="Arial" w:hAnsi="Arial"/>
              </w:rPr>
              <w:t>t</w:t>
            </w:r>
          </w:p>
        </w:tc>
        <w:tc>
          <w:tcPr>
            <w:tcW w:w="33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right="-108"/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2F6B85" w:rsidRPr="00ED1189" w:rsidTr="00EA5E1F">
        <w:trPr>
          <w:trHeight w:hRule="exact" w:val="288"/>
        </w:trPr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Pile Type &amp; Size</w:t>
            </w:r>
          </w:p>
        </w:tc>
        <w:tc>
          <w:tcPr>
            <w:tcW w:w="279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right="-76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8"/>
              <w:jc w:val="right"/>
              <w:rPr>
                <w:rFonts w:ascii="Arial" w:hAnsi="Arial"/>
              </w:rPr>
            </w:pPr>
          </w:p>
        </w:tc>
        <w:tc>
          <w:tcPr>
            <w:tcW w:w="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left="-102" w:right="-99"/>
              <w:jc w:val="center"/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4C407D" w:rsidP="00ED1189">
            <w:pPr>
              <w:tabs>
                <w:tab w:val="left" w:pos="79"/>
              </w:tabs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Locat</w:t>
            </w:r>
            <w:r w:rsidR="002F6B85" w:rsidRPr="00ED1189">
              <w:rPr>
                <w:rFonts w:ascii="Arial" w:hAnsi="Arial"/>
              </w:rPr>
              <w:t>ion</w:t>
            </w:r>
          </w:p>
        </w:tc>
        <w:tc>
          <w:tcPr>
            <w:tcW w:w="33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right="-108"/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2F6B85" w:rsidRPr="00ED1189" w:rsidTr="00EA5E1F">
        <w:trPr>
          <w:trHeight w:hRule="exact" w:val="288"/>
        </w:trPr>
        <w:tc>
          <w:tcPr>
            <w:tcW w:w="23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Nominal Required Bearing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108"/>
              <w:jc w:val="right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Estimated Plan Length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left="-102" w:right="-99"/>
              <w:jc w:val="center"/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4C407D" w:rsidP="00ED1189">
            <w:pPr>
              <w:tabs>
                <w:tab w:val="left" w:pos="80"/>
              </w:tabs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Milepost</w:t>
            </w:r>
          </w:p>
        </w:tc>
        <w:tc>
          <w:tcPr>
            <w:tcW w:w="33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Default="002F6B85" w:rsidP="00ED1189">
            <w:pPr>
              <w:ind w:right="-108"/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2F6B85" w:rsidRPr="00ED1189" w:rsidTr="00ED1189">
        <w:trPr>
          <w:trHeight w:hRule="exact" w:val="288"/>
        </w:trPr>
        <w:tc>
          <w:tcPr>
            <w:tcW w:w="1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63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Pile Cutoff Elevation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 w:right="-9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7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90"/>
              <w:jc w:val="right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Authorized Furnished Length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left="-102" w:right="-99"/>
              <w:jc w:val="center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tabs>
                <w:tab w:val="left" w:pos="252"/>
              </w:tabs>
              <w:ind w:right="-108"/>
              <w:rPr>
                <w:rFonts w:ascii="Arial" w:hAnsi="Arial"/>
              </w:rPr>
            </w:pPr>
          </w:p>
        </w:tc>
        <w:tc>
          <w:tcPr>
            <w:tcW w:w="33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6B85" w:rsidRPr="00ED1189" w:rsidRDefault="002F6B85" w:rsidP="00ED1189">
            <w:pPr>
              <w:ind w:right="-63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1224BE" w:rsidRPr="00ED1189" w:rsidTr="00ED1189">
        <w:trPr>
          <w:trHeight w:hRule="exact" w:val="288"/>
        </w:trPr>
        <w:tc>
          <w:tcPr>
            <w:tcW w:w="38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4BE" w:rsidRPr="00ED1189" w:rsidRDefault="001224BE" w:rsidP="00ED1189">
            <w:pPr>
              <w:ind w:left="-90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Ground Surface Elev. At Pile While Driving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24BE" w:rsidRPr="00ED1189" w:rsidRDefault="001224BE" w:rsidP="00ED1189">
            <w:pPr>
              <w:ind w:left="-87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4BE" w:rsidRPr="00ED1189" w:rsidRDefault="00B97CD1" w:rsidP="00ED1189">
            <w:pPr>
              <w:ind w:left="-108" w:right="-7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Closest Boring(s)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24BE" w:rsidRPr="00ED1189" w:rsidRDefault="00B97CD1" w:rsidP="00ED1189">
            <w:pPr>
              <w:ind w:left="-138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4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4BE" w:rsidRPr="00ED1189" w:rsidRDefault="001224BE" w:rsidP="00ED1189">
            <w:pPr>
              <w:ind w:left="-108" w:right="-108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Driven Bearing</w:t>
            </w:r>
            <w:r w:rsidR="00B97CD1" w:rsidRPr="00ED1189">
              <w:rPr>
                <w:rFonts w:ascii="Arial" w:hAnsi="Arial"/>
              </w:rPr>
              <w:t xml:space="preserve"> Verification</w:t>
            </w:r>
          </w:p>
        </w:tc>
        <w:tc>
          <w:tcPr>
            <w:tcW w:w="9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24BE" w:rsidRPr="00ED1189" w:rsidRDefault="008320CB" w:rsidP="00ED1189">
            <w:pPr>
              <w:ind w:left="-90"/>
              <w:jc w:val="center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C834EC" w:rsidRPr="00ED1189" w:rsidTr="00ED1189">
        <w:trPr>
          <w:trHeight w:hRule="exact" w:val="288"/>
        </w:trPr>
        <w:tc>
          <w:tcPr>
            <w:tcW w:w="21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126D" w:rsidRPr="00ED1189" w:rsidRDefault="0036126D" w:rsidP="00ED1189">
            <w:pPr>
              <w:ind w:left="-108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Hammer Make &amp; Model</w:t>
            </w:r>
          </w:p>
        </w:tc>
        <w:bookmarkStart w:id="2" w:name="Text23"/>
        <w:tc>
          <w:tcPr>
            <w:tcW w:w="272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26D" w:rsidRPr="00ED1189" w:rsidRDefault="002F6B85" w:rsidP="00ED1189">
            <w:pPr>
              <w:ind w:left="7" w:right="-108"/>
              <w:rPr>
                <w:rFonts w:ascii="Arial" w:hAnsi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36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126D" w:rsidRPr="00ED1189" w:rsidRDefault="00C834EC" w:rsidP="00ED1189">
            <w:pPr>
              <w:ind w:left="-18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Hammer Cushion Material &amp; Thickness</w:t>
            </w:r>
          </w:p>
        </w:tc>
        <w:tc>
          <w:tcPr>
            <w:tcW w:w="25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26D" w:rsidRPr="00ED1189" w:rsidRDefault="002F6B85" w:rsidP="00ED1189">
            <w:pPr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866C57" w:rsidRPr="00ED1189" w:rsidTr="00D24B83">
        <w:trPr>
          <w:trHeight w:hRule="exact" w:val="288"/>
        </w:trPr>
        <w:tc>
          <w:tcPr>
            <w:tcW w:w="2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4EC" w:rsidRPr="00ED1189" w:rsidRDefault="00C834EC" w:rsidP="00ED1189">
            <w:pPr>
              <w:ind w:left="-108"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Max. Operating Energy</w:t>
            </w:r>
          </w:p>
        </w:tc>
        <w:tc>
          <w:tcPr>
            <w:tcW w:w="15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34EC" w:rsidRPr="00ED1189" w:rsidRDefault="002F6B85" w:rsidP="00ED1189">
            <w:pPr>
              <w:ind w:left="2" w:right="-126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4EC" w:rsidRPr="00ED1189" w:rsidRDefault="00C834EC" w:rsidP="00ED1189">
            <w:pPr>
              <w:ind w:right="-108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Min. Operating  Energy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34EC" w:rsidRPr="00ED1189" w:rsidRDefault="002F6B85" w:rsidP="00ED1189">
            <w:pPr>
              <w:ind w:left="-45" w:right="-104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0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34EC" w:rsidRPr="00ED1189" w:rsidRDefault="00D24B83" w:rsidP="00ED1189">
            <w:pPr>
              <w:ind w:left="-18" w:right="-83"/>
              <w:rPr>
                <w:rFonts w:ascii="Arial" w:hAnsi="Arial"/>
              </w:rPr>
            </w:pPr>
            <w:r>
              <w:rPr>
                <w:rFonts w:ascii="Arial" w:hAnsi="Arial"/>
              </w:rPr>
              <w:t>Pile Hammer</w:t>
            </w:r>
            <w:r w:rsidR="00C834EC" w:rsidRPr="00ED1189">
              <w:rPr>
                <w:rFonts w:ascii="Arial" w:hAnsi="Arial"/>
              </w:rPr>
              <w:t xml:space="preserve"> Weight</w:t>
            </w:r>
          </w:p>
        </w:tc>
        <w:tc>
          <w:tcPr>
            <w:tcW w:w="15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34EC" w:rsidRPr="00ED1189" w:rsidRDefault="002F6B85" w:rsidP="00ED1189">
            <w:pPr>
              <w:ind w:left="-18" w:right="-63"/>
              <w:rPr>
                <w:rFonts w:ascii="Arial" w:hAnsi="Arial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E3199D" w:rsidRPr="00ED1189" w:rsidTr="00D24B83">
        <w:trPr>
          <w:trHeight w:hRule="exact" w:val="100"/>
        </w:trPr>
        <w:tc>
          <w:tcPr>
            <w:tcW w:w="10999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199D" w:rsidRPr="00ED1189" w:rsidRDefault="00E3199D">
            <w:pPr>
              <w:rPr>
                <w:rFonts w:ascii="Arial" w:hAnsi="Arial"/>
              </w:rPr>
            </w:pPr>
          </w:p>
        </w:tc>
      </w:tr>
      <w:tr w:rsidR="00E3199D" w:rsidRPr="00ED1189" w:rsidTr="00ED1189">
        <w:trPr>
          <w:trHeight w:val="242"/>
        </w:trPr>
        <w:tc>
          <w:tcPr>
            <w:tcW w:w="10999" w:type="dxa"/>
            <w:gridSpan w:val="4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199D" w:rsidRPr="00ED1189" w:rsidRDefault="00E3199D" w:rsidP="006E06FD">
            <w:pPr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t xml:space="preserve">As driven pile layout sketch with piles numbered, north arrow included, and any significant deviations from plan locations noted </w:t>
            </w:r>
          </w:p>
        </w:tc>
      </w:tr>
      <w:tr w:rsidR="00E3199D" w:rsidRPr="00ED1189" w:rsidTr="00ED1189">
        <w:trPr>
          <w:trHeight w:val="2673"/>
        </w:trPr>
        <w:tc>
          <w:tcPr>
            <w:tcW w:w="10999" w:type="dxa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199D" w:rsidRPr="00ED1189" w:rsidRDefault="00E319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99D" w:rsidRPr="00ED1189" w:rsidTr="00ED1189">
        <w:trPr>
          <w:trHeight w:hRule="exact" w:val="162"/>
        </w:trPr>
        <w:tc>
          <w:tcPr>
            <w:tcW w:w="10999" w:type="dxa"/>
            <w:gridSpan w:val="4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9D" w:rsidRPr="00ED1189" w:rsidRDefault="00E3199D">
            <w:pPr>
              <w:rPr>
                <w:rFonts w:ascii="Arial" w:hAnsi="Arial" w:cs="Arial"/>
                <w:sz w:val="16"/>
                <w:szCs w:val="16"/>
              </w:rPr>
            </w:pPr>
            <w:r w:rsidRPr="00ED1189">
              <w:rPr>
                <w:rFonts w:ascii="Arial" w:hAnsi="Arial" w:cs="Arial"/>
                <w:sz w:val="16"/>
                <w:szCs w:val="16"/>
              </w:rPr>
              <w:t>Indicate (B) at battered piles and (T) at test piles</w:t>
            </w:r>
          </w:p>
        </w:tc>
      </w:tr>
      <w:tr w:rsidR="00E3199D" w:rsidRPr="00ED1189" w:rsidTr="00ED1189">
        <w:trPr>
          <w:trHeight w:hRule="exact" w:val="100"/>
        </w:trPr>
        <w:tc>
          <w:tcPr>
            <w:tcW w:w="10999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199D" w:rsidRPr="00ED1189" w:rsidRDefault="00E319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511" w:rsidRPr="00ED1189" w:rsidTr="00ED1189">
        <w:trPr>
          <w:trHeight w:hRule="exact" w:val="730"/>
        </w:trPr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Pile No.</w:t>
            </w:r>
          </w:p>
          <w:p w:rsidR="00446D86" w:rsidRPr="00ED1189" w:rsidRDefault="00446D86" w:rsidP="00ED1189">
            <w:pPr>
              <w:ind w:left="-90" w:right="-116"/>
              <w:jc w:val="center"/>
              <w:rPr>
                <w:rFonts w:ascii="Arial" w:hAnsi="Arial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Delivered</w:t>
            </w:r>
          </w:p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Length</w:t>
            </w:r>
          </w:p>
          <w:p w:rsidR="00492511" w:rsidRPr="00ED1189" w:rsidRDefault="00056FD8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Feet)"/>
                    <w:listEntry w:val="(Meters)"/>
                  </w:ddList>
                </w:ffData>
              </w:fldChar>
            </w:r>
            <w:r w:rsidRPr="00ED1189">
              <w:rPr>
                <w:rFonts w:ascii="Arial" w:hAnsi="Arial"/>
              </w:rPr>
              <w:instrText xml:space="preserve"> FORMDROPDOWN </w:instrText>
            </w:r>
            <w:r w:rsidR="00A53C2A">
              <w:rPr>
                <w:rFonts w:ascii="Arial" w:hAnsi="Arial"/>
              </w:rPr>
            </w:r>
            <w:r w:rsidR="00A53C2A">
              <w:rPr>
                <w:rFonts w:ascii="Arial" w:hAnsi="Arial"/>
              </w:rPr>
              <w:fldChar w:fldCharType="separate"/>
            </w:r>
            <w:r w:rsidRPr="00ED1189">
              <w:rPr>
                <w:rFonts w:ascii="Arial" w:hAnsi="Arial"/>
              </w:rPr>
              <w:fldChar w:fldCharType="end"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Added Splice Length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Final Cutoff Length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Paid Driven Length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Paid Furnished Length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Blows Per</w:t>
            </w:r>
          </w:p>
          <w:p w:rsidR="00492511" w:rsidRPr="00ED1189" w:rsidRDefault="00056FD8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(Inch)"/>
                    <w:listEntry w:val="(25mm)"/>
                  </w:ddList>
                </w:ffData>
              </w:fldChar>
            </w:r>
            <w:r w:rsidRPr="00ED1189">
              <w:rPr>
                <w:rFonts w:ascii="Arial" w:hAnsi="Arial"/>
              </w:rPr>
              <w:instrText xml:space="preserve"> FORMDROPDOWN </w:instrText>
            </w:r>
            <w:r w:rsidR="00A53C2A">
              <w:rPr>
                <w:rFonts w:ascii="Arial" w:hAnsi="Arial"/>
              </w:rPr>
            </w:r>
            <w:r w:rsidR="00A53C2A">
              <w:rPr>
                <w:rFonts w:ascii="Arial" w:hAnsi="Arial"/>
              </w:rPr>
              <w:fldChar w:fldCharType="separate"/>
            </w:r>
            <w:r w:rsidRPr="00ED1189">
              <w:rPr>
                <w:rFonts w:ascii="Arial" w:hAnsi="Arial"/>
              </w:rPr>
              <w:fldChar w:fldCharType="end"/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Hammer Energy Developed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Nominal Driven Bearing</w:t>
            </w:r>
          </w:p>
        </w:tc>
        <w:tc>
          <w:tcPr>
            <w:tcW w:w="3877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2511" w:rsidRPr="00ED1189" w:rsidRDefault="00492511" w:rsidP="00ED1189">
            <w:pPr>
              <w:ind w:left="-90" w:right="-116"/>
              <w:jc w:val="center"/>
              <w:rPr>
                <w:rFonts w:ascii="Arial" w:hAnsi="Arial"/>
              </w:rPr>
            </w:pPr>
            <w:r w:rsidRPr="00ED1189">
              <w:rPr>
                <w:rFonts w:ascii="Arial" w:hAnsi="Arial"/>
              </w:rPr>
              <w:t>Driving Observations &amp; Comments</w:t>
            </w:r>
          </w:p>
        </w:tc>
      </w:tr>
      <w:tr w:rsidR="00C1779B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C1779B" w:rsidRPr="00ED1189" w:rsidRDefault="002F6B85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noWrap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C1779B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noWrap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noWrap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ED1189">
        <w:trPr>
          <w:trHeight w:hRule="exact" w:val="259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175AA" w:rsidRPr="00ED1189" w:rsidTr="00306756">
        <w:trPr>
          <w:trHeight w:hRule="exact" w:val="244"/>
        </w:trPr>
        <w:tc>
          <w:tcPr>
            <w:tcW w:w="445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D118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/>
                <w:sz w:val="18"/>
                <w:szCs w:val="18"/>
              </w:rPr>
            </w:r>
            <w:r w:rsidRPr="00ED118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65" w:type="dxa"/>
            <w:gridSpan w:val="2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jc w:val="center"/>
              <w:rPr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877" w:type="dxa"/>
            <w:gridSpan w:val="14"/>
            <w:shd w:val="clear" w:color="auto" w:fill="auto"/>
            <w:vAlign w:val="center"/>
          </w:tcPr>
          <w:p w:rsidR="004175AA" w:rsidRPr="00ED1189" w:rsidRDefault="004175AA" w:rsidP="00ED1189">
            <w:pPr>
              <w:ind w:left="-90" w:right="-116"/>
              <w:rPr>
                <w:rFonts w:ascii="Arial" w:hAnsi="Arial" w:cs="Arial"/>
                <w:sz w:val="18"/>
                <w:szCs w:val="18"/>
              </w:rPr>
            </w:pPr>
            <w:r w:rsidRPr="00ED118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D118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D1189">
              <w:rPr>
                <w:rFonts w:ascii="Arial" w:hAnsi="Arial" w:cs="Arial"/>
                <w:sz w:val="18"/>
                <w:szCs w:val="18"/>
              </w:rPr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D118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3199D" w:rsidRPr="00ED1189" w:rsidTr="004A6939">
        <w:trPr>
          <w:trHeight w:hRule="exact" w:val="163"/>
        </w:trPr>
        <w:tc>
          <w:tcPr>
            <w:tcW w:w="5148" w:type="dxa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199D" w:rsidRPr="00ED1189" w:rsidRDefault="00E3199D" w:rsidP="000C609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851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199D" w:rsidRPr="00ED1189" w:rsidRDefault="00E3199D" w:rsidP="00ED1189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</w:tr>
      <w:tr w:rsidR="004A6939" w:rsidRPr="00ED1189" w:rsidTr="00EA5E1F">
        <w:trPr>
          <w:trHeight w:hRule="exact" w:val="261"/>
        </w:trPr>
        <w:tc>
          <w:tcPr>
            <w:tcW w:w="514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D1189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D1189">
            <w:pPr>
              <w:ind w:left="4386"/>
              <w:rPr>
                <w:rFonts w:ascii="Arial" w:hAnsi="Arial"/>
                <w:sz w:val="18"/>
                <w:szCs w:val="18"/>
              </w:rPr>
            </w:pPr>
            <w:ins w:id="3" w:author="Romiti, Irma" w:date="2015-09-16T17:26:00Z">
              <w:r w:rsidRPr="004A6939">
                <w:rPr>
                  <w:rFonts w:ascii="Arial" w:hAnsi="Arial"/>
                  <w:color w:val="FF0000"/>
                  <w:sz w:val="18"/>
                  <w:szCs w:val="18"/>
                </w:rPr>
                <w:t>Measured By</w:t>
              </w:r>
            </w:ins>
          </w:p>
        </w:tc>
        <w:tc>
          <w:tcPr>
            <w:tcW w:w="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D1189">
            <w:pPr>
              <w:ind w:left="4386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4A693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Calculated By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D1189">
            <w:pPr>
              <w:ind w:left="4386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A5E1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Checked By</w:t>
            </w:r>
          </w:p>
        </w:tc>
        <w:tc>
          <w:tcPr>
            <w:tcW w:w="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6939" w:rsidRPr="00ED1189" w:rsidRDefault="004A6939" w:rsidP="00ED1189">
            <w:pPr>
              <w:ind w:left="4386"/>
              <w:rPr>
                <w:rFonts w:ascii="Arial" w:hAnsi="Arial"/>
                <w:sz w:val="18"/>
                <w:szCs w:val="18"/>
              </w:rPr>
            </w:pPr>
            <w:ins w:id="4" w:author="Romiti, Irma" w:date="2015-09-16T17:20:00Z"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maxLength w:val="35"/>
                    </w:textInput>
                  </w:ffData>
                </w:fldChar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instrText xml:space="preserve"> FORMTEXT </w:instrTex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fldChar w:fldCharType="separate"/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t> </w: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t> </w: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t> </w: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t> </w: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t> </w:t>
              </w:r>
              <w:r w:rsidRPr="001D6D2F">
                <w:rPr>
                  <w:rFonts w:ascii="Arial" w:hAnsi="Arial"/>
                  <w:color w:val="FF0000"/>
                  <w:sz w:val="18"/>
                  <w:szCs w:val="18"/>
                </w:rPr>
                <w:fldChar w:fldCharType="end"/>
              </w:r>
            </w:ins>
          </w:p>
        </w:tc>
      </w:tr>
    </w:tbl>
    <w:p w:rsidR="00CA298C" w:rsidRPr="00D24B83" w:rsidRDefault="00306756" w:rsidP="00870658">
      <w:pPr>
        <w:rPr>
          <w:rFonts w:ascii="Arial" w:hAnsi="Arial" w:cs="Arial"/>
          <w:sz w:val="16"/>
          <w:szCs w:val="16"/>
        </w:rPr>
      </w:pPr>
      <w:r w:rsidRPr="00D24B83">
        <w:rPr>
          <w:rFonts w:ascii="Arial" w:hAnsi="Arial" w:cs="Arial"/>
          <w:sz w:val="16"/>
          <w:szCs w:val="16"/>
        </w:rPr>
        <w:t>October 2013</w:t>
      </w:r>
    </w:p>
    <w:p w:rsidR="00306756" w:rsidRPr="00D24B83" w:rsidRDefault="0050259E" w:rsidP="0087065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Revised March</w:t>
      </w:r>
      <w:bookmarkStart w:id="5" w:name="_GoBack"/>
      <w:bookmarkEnd w:id="5"/>
      <w:r w:rsidR="00D24B83" w:rsidRPr="00D24B83">
        <w:rPr>
          <w:rFonts w:ascii="Arial" w:hAnsi="Arial" w:cs="Arial"/>
          <w:sz w:val="16"/>
          <w:szCs w:val="16"/>
        </w:rPr>
        <w:t xml:space="preserve"> 2017</w:t>
      </w:r>
    </w:p>
    <w:sectPr w:rsidR="00306756" w:rsidRPr="00D24B83" w:rsidSect="00D24B83">
      <w:pgSz w:w="12240" w:h="15840"/>
      <w:pgMar w:top="864" w:right="720" w:bottom="44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C2A" w:rsidRDefault="00A53C2A" w:rsidP="00D24B83">
      <w:r>
        <w:separator/>
      </w:r>
    </w:p>
  </w:endnote>
  <w:endnote w:type="continuationSeparator" w:id="0">
    <w:p w:rsidR="00A53C2A" w:rsidRDefault="00A53C2A" w:rsidP="00D2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C2A" w:rsidRDefault="00A53C2A" w:rsidP="00D24B83">
      <w:r>
        <w:separator/>
      </w:r>
    </w:p>
  </w:footnote>
  <w:footnote w:type="continuationSeparator" w:id="0">
    <w:p w:rsidR="00A53C2A" w:rsidRDefault="00A53C2A" w:rsidP="00D24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ctiveWritingStyle w:appName="MSWord" w:lang="en-US" w:vendorID="8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8"/>
    <w:rsid w:val="00006621"/>
    <w:rsid w:val="000079B8"/>
    <w:rsid w:val="00050D1A"/>
    <w:rsid w:val="00056FD8"/>
    <w:rsid w:val="00063B59"/>
    <w:rsid w:val="000737CA"/>
    <w:rsid w:val="00074A9C"/>
    <w:rsid w:val="0008381E"/>
    <w:rsid w:val="000A6975"/>
    <w:rsid w:val="000C32F8"/>
    <w:rsid w:val="000C57E7"/>
    <w:rsid w:val="000C6095"/>
    <w:rsid w:val="000E4CFF"/>
    <w:rsid w:val="000F24B3"/>
    <w:rsid w:val="000F51FA"/>
    <w:rsid w:val="00111648"/>
    <w:rsid w:val="001224BE"/>
    <w:rsid w:val="00156FAC"/>
    <w:rsid w:val="001910B6"/>
    <w:rsid w:val="001E5581"/>
    <w:rsid w:val="001F0A16"/>
    <w:rsid w:val="002117A4"/>
    <w:rsid w:val="00234951"/>
    <w:rsid w:val="00241F5F"/>
    <w:rsid w:val="00243890"/>
    <w:rsid w:val="00287093"/>
    <w:rsid w:val="002915D1"/>
    <w:rsid w:val="00292560"/>
    <w:rsid w:val="002A4EEF"/>
    <w:rsid w:val="002C72FA"/>
    <w:rsid w:val="002E414C"/>
    <w:rsid w:val="002F31D7"/>
    <w:rsid w:val="002F6B85"/>
    <w:rsid w:val="00306756"/>
    <w:rsid w:val="0031624A"/>
    <w:rsid w:val="003278BB"/>
    <w:rsid w:val="003279CB"/>
    <w:rsid w:val="003345CA"/>
    <w:rsid w:val="00355AE6"/>
    <w:rsid w:val="0036126D"/>
    <w:rsid w:val="00392BBD"/>
    <w:rsid w:val="003A61C4"/>
    <w:rsid w:val="003B7BF6"/>
    <w:rsid w:val="003E050F"/>
    <w:rsid w:val="003E74A0"/>
    <w:rsid w:val="00402C33"/>
    <w:rsid w:val="00406415"/>
    <w:rsid w:val="00417429"/>
    <w:rsid w:val="004175AA"/>
    <w:rsid w:val="00422B4D"/>
    <w:rsid w:val="004363D8"/>
    <w:rsid w:val="00446D86"/>
    <w:rsid w:val="004624B2"/>
    <w:rsid w:val="004848A3"/>
    <w:rsid w:val="00491CD6"/>
    <w:rsid w:val="00492511"/>
    <w:rsid w:val="00493393"/>
    <w:rsid w:val="004A4C88"/>
    <w:rsid w:val="004A6939"/>
    <w:rsid w:val="004C407D"/>
    <w:rsid w:val="004D45F1"/>
    <w:rsid w:val="004D7DB9"/>
    <w:rsid w:val="0050259E"/>
    <w:rsid w:val="005228AD"/>
    <w:rsid w:val="00524481"/>
    <w:rsid w:val="00527A43"/>
    <w:rsid w:val="00530D6F"/>
    <w:rsid w:val="00546B91"/>
    <w:rsid w:val="00553306"/>
    <w:rsid w:val="0055581F"/>
    <w:rsid w:val="00557D2B"/>
    <w:rsid w:val="005939B5"/>
    <w:rsid w:val="005A3536"/>
    <w:rsid w:val="005B0463"/>
    <w:rsid w:val="005B25BF"/>
    <w:rsid w:val="005B3A70"/>
    <w:rsid w:val="005C0527"/>
    <w:rsid w:val="005E4CEA"/>
    <w:rsid w:val="005F05A9"/>
    <w:rsid w:val="00606EF4"/>
    <w:rsid w:val="00607BEF"/>
    <w:rsid w:val="0061120C"/>
    <w:rsid w:val="006156C4"/>
    <w:rsid w:val="006463BB"/>
    <w:rsid w:val="00667D57"/>
    <w:rsid w:val="00676C53"/>
    <w:rsid w:val="00696788"/>
    <w:rsid w:val="006B5488"/>
    <w:rsid w:val="006E06FD"/>
    <w:rsid w:val="006E3663"/>
    <w:rsid w:val="006E606A"/>
    <w:rsid w:val="006F4989"/>
    <w:rsid w:val="00702304"/>
    <w:rsid w:val="00715C26"/>
    <w:rsid w:val="007307F3"/>
    <w:rsid w:val="0073430F"/>
    <w:rsid w:val="00783504"/>
    <w:rsid w:val="00784361"/>
    <w:rsid w:val="007932D8"/>
    <w:rsid w:val="007E4019"/>
    <w:rsid w:val="008119FC"/>
    <w:rsid w:val="008320CB"/>
    <w:rsid w:val="008334D0"/>
    <w:rsid w:val="00837757"/>
    <w:rsid w:val="00840C70"/>
    <w:rsid w:val="00866C57"/>
    <w:rsid w:val="00870658"/>
    <w:rsid w:val="00880A64"/>
    <w:rsid w:val="00897EB3"/>
    <w:rsid w:val="008C4380"/>
    <w:rsid w:val="008F17D3"/>
    <w:rsid w:val="008F6863"/>
    <w:rsid w:val="008F6FE7"/>
    <w:rsid w:val="00903CE1"/>
    <w:rsid w:val="00904967"/>
    <w:rsid w:val="0097620C"/>
    <w:rsid w:val="009A767D"/>
    <w:rsid w:val="009B26C2"/>
    <w:rsid w:val="009B5D19"/>
    <w:rsid w:val="009B68CD"/>
    <w:rsid w:val="009B7167"/>
    <w:rsid w:val="00A069C4"/>
    <w:rsid w:val="00A23713"/>
    <w:rsid w:val="00A265E8"/>
    <w:rsid w:val="00A4336E"/>
    <w:rsid w:val="00A53C2A"/>
    <w:rsid w:val="00A55F97"/>
    <w:rsid w:val="00A65118"/>
    <w:rsid w:val="00A7740B"/>
    <w:rsid w:val="00AA713A"/>
    <w:rsid w:val="00AB700E"/>
    <w:rsid w:val="00AC1184"/>
    <w:rsid w:val="00AF052D"/>
    <w:rsid w:val="00AF5FCA"/>
    <w:rsid w:val="00B33CB1"/>
    <w:rsid w:val="00B66F87"/>
    <w:rsid w:val="00B97CD1"/>
    <w:rsid w:val="00BB56C7"/>
    <w:rsid w:val="00BF3818"/>
    <w:rsid w:val="00C07982"/>
    <w:rsid w:val="00C1779B"/>
    <w:rsid w:val="00C32CEF"/>
    <w:rsid w:val="00C76F32"/>
    <w:rsid w:val="00C834EC"/>
    <w:rsid w:val="00C95F77"/>
    <w:rsid w:val="00CA049D"/>
    <w:rsid w:val="00CA298C"/>
    <w:rsid w:val="00CA6F49"/>
    <w:rsid w:val="00CC0286"/>
    <w:rsid w:val="00CC0E4C"/>
    <w:rsid w:val="00CC5804"/>
    <w:rsid w:val="00CD4F0E"/>
    <w:rsid w:val="00CF5AC3"/>
    <w:rsid w:val="00D24B83"/>
    <w:rsid w:val="00D57767"/>
    <w:rsid w:val="00D6431E"/>
    <w:rsid w:val="00D95182"/>
    <w:rsid w:val="00DA001C"/>
    <w:rsid w:val="00DE52AD"/>
    <w:rsid w:val="00E001B4"/>
    <w:rsid w:val="00E1126F"/>
    <w:rsid w:val="00E15B48"/>
    <w:rsid w:val="00E31636"/>
    <w:rsid w:val="00E3199D"/>
    <w:rsid w:val="00E81E3E"/>
    <w:rsid w:val="00EA23C2"/>
    <w:rsid w:val="00EA5E1F"/>
    <w:rsid w:val="00EA6CB1"/>
    <w:rsid w:val="00EB74A2"/>
    <w:rsid w:val="00ED1189"/>
    <w:rsid w:val="00EF30D6"/>
    <w:rsid w:val="00F16791"/>
    <w:rsid w:val="00F317C6"/>
    <w:rsid w:val="00F352D5"/>
    <w:rsid w:val="00F50D18"/>
    <w:rsid w:val="00F550E6"/>
    <w:rsid w:val="00F630A0"/>
    <w:rsid w:val="00F64C5E"/>
    <w:rsid w:val="00F73E45"/>
    <w:rsid w:val="00F759AC"/>
    <w:rsid w:val="00FB26DD"/>
    <w:rsid w:val="00FC7D21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069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24B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24B83"/>
  </w:style>
  <w:style w:type="paragraph" w:styleId="Footer">
    <w:name w:val="footer"/>
    <w:basedOn w:val="Normal"/>
    <w:link w:val="FooterChar"/>
    <w:rsid w:val="00D24B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4B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069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24B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24B83"/>
  </w:style>
  <w:style w:type="paragraph" w:styleId="Footer">
    <w:name w:val="footer"/>
    <w:basedOn w:val="Normal"/>
    <w:link w:val="FooterChar"/>
    <w:rsid w:val="00D24B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Production Pile Driving Data</vt:lpstr>
    </vt:vector>
  </TitlesOfParts>
  <Company>IDOT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Production Pile Driving Data</dc:title>
  <dc:creator>kramerwm</dc:creator>
  <cp:lastModifiedBy>OConnor, Kathleen</cp:lastModifiedBy>
  <cp:revision>3</cp:revision>
  <cp:lastPrinted>2015-10-30T12:36:00Z</cp:lastPrinted>
  <dcterms:created xsi:type="dcterms:W3CDTF">2017-01-06T17:25:00Z</dcterms:created>
  <dcterms:modified xsi:type="dcterms:W3CDTF">2017-01-13T23:00:00Z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ady to Convert to Web">
    <vt:lpwstr>0</vt:lpwstr>
  </property>
  <property fmtid="{D5CDD505-2E9C-101B-9397-08002B2CF9AE}" pid="3" name="Status">
    <vt:lpwstr>Ready to Post</vt:lpwstr>
  </property>
  <property fmtid="{D5CDD505-2E9C-101B-9397-08002B2CF9AE}" pid="4" name="xd_ProgID">
    <vt:lpwstr/>
  </property>
</Properties>
</file>